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3-05-31T11:26:00Z">
        <w:r w:rsidR="00FD2DB1">
          <w:rPr>
            <w:rFonts w:asciiTheme="minorHAnsi" w:eastAsiaTheme="minorHAnsi" w:hAnsiTheme="minorHAnsi" w:cs="Calibri"/>
            <w:sz w:val="20"/>
          </w:rPr>
          <w:t>5</w:t>
        </w:r>
      </w:ins>
      <w:bookmarkStart w:id="1" w:name="_GoBack"/>
      <w:bookmarkEnd w:id="1"/>
      <w:del w:id="2" w:author="Karolina Grochowina" w:date="2022-09-13T10:21:00Z">
        <w:r w:rsidR="00D7129A" w:rsidDel="009E14F8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</w:t>
      </w:r>
      <w:ins w:id="3" w:author="Karolina Grochowina" w:date="2023-01-09T12:25:00Z">
        <w:r w:rsidR="00D9068D">
          <w:rPr>
            <w:rFonts w:asciiTheme="minorHAnsi" w:eastAsiaTheme="minorHAnsi" w:hAnsiTheme="minorHAnsi" w:cs="Calibri"/>
            <w:sz w:val="20"/>
          </w:rPr>
          <w:t>3</w:t>
        </w:r>
      </w:ins>
      <w:del w:id="4" w:author="Karolina Grochowina" w:date="2023-01-09T12:25:00Z">
        <w:r w:rsidR="00D7129A" w:rsidDel="00D9068D">
          <w:rPr>
            <w:rFonts w:asciiTheme="minorHAnsi" w:eastAsiaTheme="minorHAnsi" w:hAnsiTheme="minorHAnsi" w:cs="Calibri"/>
            <w:sz w:val="20"/>
          </w:rPr>
          <w:delText>2</w:delText>
        </w:r>
      </w:del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5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D2DB1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FD2DB1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FD2DB1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D2DB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4B0EAC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D2DB1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4AAC2-3E1A-4DE7-AE3E-8340DEEE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3</cp:revision>
  <cp:lastPrinted>2022-05-18T10:08:00Z</cp:lastPrinted>
  <dcterms:created xsi:type="dcterms:W3CDTF">2023-01-31T10:02:00Z</dcterms:created>
  <dcterms:modified xsi:type="dcterms:W3CDTF">2023-05-31T09:26:00Z</dcterms:modified>
</cp:coreProperties>
</file>